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5A0FA7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  <w:sz w:val="28"/>
          <w:szCs w:val="28"/>
        </w:rPr>
      </w:pPr>
      <w:r w:rsidRPr="005A0FA7">
        <w:rPr>
          <w:b/>
          <w:noProof/>
          <w:color w:val="00B0F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9E32C41" wp14:editId="7B259313">
                <wp:simplePos x="0" y="0"/>
                <wp:positionH relativeFrom="column">
                  <wp:posOffset>1878330</wp:posOffset>
                </wp:positionH>
                <wp:positionV relativeFrom="paragraph">
                  <wp:posOffset>-1290320</wp:posOffset>
                </wp:positionV>
                <wp:extent cx="4526280" cy="1927860"/>
                <wp:effectExtent l="0" t="0" r="26670" b="1524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6280" cy="192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234" w:rsidRDefault="00092271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</w:p>
                          <w:p w:rsidR="00A57805" w:rsidRPr="00A57805" w:rsidRDefault="00A57805" w:rsidP="00A57805">
                            <w:pPr>
                              <w:spacing w:before="100" w:after="0"/>
                              <w:jc w:val="center"/>
                              <w:rPr>
                                <w:b/>
                              </w:rPr>
                            </w:pPr>
                            <w:bookmarkStart w:id="0" w:name="_Hlk216777398"/>
                            <w:r w:rsidRPr="00A57805">
                              <w:rPr>
                                <w:b/>
                              </w:rPr>
                              <w:t>REMPLACEMENT COMPLET DE 7 ASCENSEURS</w:t>
                            </w:r>
                          </w:p>
                          <w:p w:rsidR="00A57805" w:rsidRPr="00A57805" w:rsidRDefault="00A57805" w:rsidP="00A57805">
                            <w:pPr>
                              <w:spacing w:before="100" w:after="0"/>
                              <w:jc w:val="center"/>
                              <w:rPr>
                                <w:b/>
                              </w:rPr>
                            </w:pPr>
                            <w:r w:rsidRPr="00A57805">
                              <w:rPr>
                                <w:b/>
                              </w:rPr>
                              <w:t>DES HOSPICES CIVILES DE LYON</w:t>
                            </w:r>
                          </w:p>
                          <w:p w:rsidR="00A57805" w:rsidRPr="00A57805" w:rsidRDefault="00A57805" w:rsidP="00A57805">
                            <w:pPr>
                              <w:spacing w:before="100" w:after="0"/>
                              <w:jc w:val="center"/>
                              <w:rPr>
                                <w:b/>
                              </w:rPr>
                            </w:pPr>
                            <w:bookmarkStart w:id="1" w:name="_Hlk216777443"/>
                            <w:r w:rsidRPr="00A57805">
                              <w:rPr>
                                <w:b/>
                              </w:rPr>
                              <w:t xml:space="preserve">LOT 1 : </w:t>
                            </w:r>
                            <w:r w:rsidR="00BE35F3">
                              <w:rPr>
                                <w:b/>
                              </w:rPr>
                              <w:t xml:space="preserve">Remplacement ascenseurs </w:t>
                            </w:r>
                            <w:r w:rsidRPr="00A57805">
                              <w:rPr>
                                <w:b/>
                              </w:rPr>
                              <w:t>groupement hospitalier CENTRE</w:t>
                            </w:r>
                          </w:p>
                          <w:p w:rsidR="00A57805" w:rsidRPr="00A57805" w:rsidRDefault="00A57805" w:rsidP="00A57805">
                            <w:pPr>
                              <w:spacing w:before="100" w:after="0"/>
                              <w:jc w:val="center"/>
                              <w:rPr>
                                <w:b/>
                              </w:rPr>
                            </w:pPr>
                            <w:r w:rsidRPr="00A57805">
                              <w:rPr>
                                <w:b/>
                              </w:rPr>
                              <w:t xml:space="preserve">LOT 2 : </w:t>
                            </w:r>
                            <w:r w:rsidR="00BE35F3">
                              <w:rPr>
                                <w:b/>
                              </w:rPr>
                              <w:t xml:space="preserve">Remplacement ascenseurs </w:t>
                            </w:r>
                            <w:r w:rsidRPr="00A57805">
                              <w:rPr>
                                <w:b/>
                              </w:rPr>
                              <w:t>groupement hospitalier SUD</w:t>
                            </w:r>
                          </w:p>
                          <w:p w:rsidR="00A57805" w:rsidRPr="00A57805" w:rsidRDefault="00A57805" w:rsidP="00A57805">
                            <w:pPr>
                              <w:spacing w:before="100" w:after="0"/>
                              <w:jc w:val="center"/>
                              <w:rPr>
                                <w:b/>
                              </w:rPr>
                            </w:pPr>
                            <w:r w:rsidRPr="00A57805">
                              <w:rPr>
                                <w:b/>
                              </w:rPr>
                              <w:t xml:space="preserve">LOT 3 : </w:t>
                            </w:r>
                            <w:r w:rsidR="00BE35F3">
                              <w:rPr>
                                <w:b/>
                              </w:rPr>
                              <w:t xml:space="preserve">Remplacement ascenseurs </w:t>
                            </w:r>
                            <w:bookmarkStart w:id="2" w:name="_GoBack"/>
                            <w:bookmarkEnd w:id="2"/>
                            <w:r w:rsidRPr="00A57805">
                              <w:rPr>
                                <w:b/>
                              </w:rPr>
                              <w:t>groupement hospitalier NORD</w:t>
                            </w:r>
                          </w:p>
                          <w:bookmarkEnd w:id="1"/>
                          <w:p w:rsidR="00A57805" w:rsidRPr="00A57805" w:rsidRDefault="00A57805" w:rsidP="00A57805">
                            <w:pPr>
                              <w:spacing w:before="100" w:after="0"/>
                              <w:jc w:val="center"/>
                              <w:rPr>
                                <w:b/>
                              </w:rPr>
                            </w:pPr>
                            <w:r w:rsidRPr="00A57805">
                              <w:rPr>
                                <w:b/>
                              </w:rPr>
                              <w:t>N° opération : 91-0588</w:t>
                            </w:r>
                          </w:p>
                          <w:bookmarkEnd w:id="0"/>
                          <w:p w:rsidR="00E057CA" w:rsidRDefault="00E057CA" w:rsidP="00E057CA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7.9pt;margin-top:-101.6pt;width:356.4pt;height:151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">
                <v:textbox>
                  <w:txbxContent>
                    <w:p w:rsidR="00470234" w:rsidRDefault="00092271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</w:p>
                    <w:p w:rsidR="00A57805" w:rsidRPr="00A57805" w:rsidRDefault="00A57805" w:rsidP="00A57805">
                      <w:pPr>
                        <w:spacing w:before="100" w:after="0"/>
                        <w:jc w:val="center"/>
                        <w:rPr>
                          <w:b/>
                        </w:rPr>
                      </w:pPr>
                      <w:bookmarkStart w:id="3" w:name="_Hlk216777398"/>
                      <w:r w:rsidRPr="00A57805">
                        <w:rPr>
                          <w:b/>
                        </w:rPr>
                        <w:t>REMPLACEMENT COMPLET DE 7 ASCENSEURS</w:t>
                      </w:r>
                    </w:p>
                    <w:p w:rsidR="00A57805" w:rsidRPr="00A57805" w:rsidRDefault="00A57805" w:rsidP="00A57805">
                      <w:pPr>
                        <w:spacing w:before="100" w:after="0"/>
                        <w:jc w:val="center"/>
                        <w:rPr>
                          <w:b/>
                        </w:rPr>
                      </w:pPr>
                      <w:r w:rsidRPr="00A57805">
                        <w:rPr>
                          <w:b/>
                        </w:rPr>
                        <w:t>DES HOSPICES CIVILES DE LYON</w:t>
                      </w:r>
                    </w:p>
                    <w:p w:rsidR="00A57805" w:rsidRPr="00A57805" w:rsidRDefault="00A57805" w:rsidP="00A57805">
                      <w:pPr>
                        <w:spacing w:before="100" w:after="0"/>
                        <w:jc w:val="center"/>
                        <w:rPr>
                          <w:b/>
                        </w:rPr>
                      </w:pPr>
                      <w:bookmarkStart w:id="4" w:name="_Hlk216777443"/>
                      <w:r w:rsidRPr="00A57805">
                        <w:rPr>
                          <w:b/>
                        </w:rPr>
                        <w:t xml:space="preserve">LOT 1 : </w:t>
                      </w:r>
                      <w:r w:rsidR="00BE35F3">
                        <w:rPr>
                          <w:b/>
                        </w:rPr>
                        <w:t xml:space="preserve">Remplacement ascenseurs </w:t>
                      </w:r>
                      <w:r w:rsidRPr="00A57805">
                        <w:rPr>
                          <w:b/>
                        </w:rPr>
                        <w:t>groupement hospitalier CENTRE</w:t>
                      </w:r>
                    </w:p>
                    <w:p w:rsidR="00A57805" w:rsidRPr="00A57805" w:rsidRDefault="00A57805" w:rsidP="00A57805">
                      <w:pPr>
                        <w:spacing w:before="100" w:after="0"/>
                        <w:jc w:val="center"/>
                        <w:rPr>
                          <w:b/>
                        </w:rPr>
                      </w:pPr>
                      <w:r w:rsidRPr="00A57805">
                        <w:rPr>
                          <w:b/>
                        </w:rPr>
                        <w:t xml:space="preserve">LOT 2 : </w:t>
                      </w:r>
                      <w:r w:rsidR="00BE35F3">
                        <w:rPr>
                          <w:b/>
                        </w:rPr>
                        <w:t xml:space="preserve">Remplacement ascenseurs </w:t>
                      </w:r>
                      <w:r w:rsidRPr="00A57805">
                        <w:rPr>
                          <w:b/>
                        </w:rPr>
                        <w:t>groupement hospitalier SUD</w:t>
                      </w:r>
                    </w:p>
                    <w:p w:rsidR="00A57805" w:rsidRPr="00A57805" w:rsidRDefault="00A57805" w:rsidP="00A57805">
                      <w:pPr>
                        <w:spacing w:before="100" w:after="0"/>
                        <w:jc w:val="center"/>
                        <w:rPr>
                          <w:b/>
                        </w:rPr>
                      </w:pPr>
                      <w:r w:rsidRPr="00A57805">
                        <w:rPr>
                          <w:b/>
                        </w:rPr>
                        <w:t xml:space="preserve">LOT 3 : </w:t>
                      </w:r>
                      <w:r w:rsidR="00BE35F3">
                        <w:rPr>
                          <w:b/>
                        </w:rPr>
                        <w:t xml:space="preserve">Remplacement ascenseurs </w:t>
                      </w:r>
                      <w:bookmarkStart w:id="5" w:name="_GoBack"/>
                      <w:bookmarkEnd w:id="5"/>
                      <w:r w:rsidRPr="00A57805">
                        <w:rPr>
                          <w:b/>
                        </w:rPr>
                        <w:t>groupement hospitalier NORD</w:t>
                      </w:r>
                    </w:p>
                    <w:bookmarkEnd w:id="4"/>
                    <w:p w:rsidR="00A57805" w:rsidRPr="00A57805" w:rsidRDefault="00A57805" w:rsidP="00A57805">
                      <w:pPr>
                        <w:spacing w:before="100" w:after="0"/>
                        <w:jc w:val="center"/>
                        <w:rPr>
                          <w:b/>
                        </w:rPr>
                      </w:pPr>
                      <w:r w:rsidRPr="00A57805">
                        <w:rPr>
                          <w:b/>
                        </w:rPr>
                        <w:t>N° opération : 91-0588</w:t>
                      </w:r>
                    </w:p>
                    <w:bookmarkEnd w:id="3"/>
                    <w:p w:rsidR="00E057CA" w:rsidRDefault="00E057CA" w:rsidP="00E057CA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5A0FA7">
        <w:rPr>
          <w:b/>
          <w:color w:val="00B0F0"/>
          <w:sz w:val="28"/>
          <w:szCs w:val="28"/>
        </w:rPr>
        <w:t>Direction</w:t>
      </w:r>
      <w:r w:rsidR="003D2844" w:rsidRPr="005A0FA7">
        <w:rPr>
          <w:b/>
          <w:color w:val="00B0F0"/>
          <w:sz w:val="28"/>
          <w:szCs w:val="28"/>
        </w:rPr>
        <w:t xml:space="preserve"> </w:t>
      </w:r>
      <w:r w:rsidR="00D25EDC" w:rsidRPr="005A0FA7">
        <w:rPr>
          <w:b/>
          <w:color w:val="00B0F0"/>
          <w:sz w:val="28"/>
          <w:szCs w:val="28"/>
        </w:rPr>
        <w:t>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1B4FAA" w:rsidRPr="00F81C84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sectPr w:rsidR="001B4FAA" w:rsidRPr="00600902" w:rsidSect="003D2844">
      <w:headerReference w:type="default" r:id="rId8"/>
      <w:footerReference w:type="default" r:id="rId9"/>
      <w:headerReference w:type="first" r:id="rId10"/>
      <w:pgSz w:w="11906" w:h="16838" w:code="9"/>
      <w:pgMar w:top="3544" w:right="707" w:bottom="851" w:left="1134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86" name="Image 3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387" name="Image 3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</w:p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</w:p>
        <w:p w:rsidR="004C7269" w:rsidRDefault="00196AAD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bookmarkStart w:id="6" w:name="_Hlk220321829"/>
          <w:ins w:id="7" w:author="NONY, Christine" w:date="2026-01-07T14:57:00Z">
            <w:r w:rsidRPr="00971B23">
              <w:rPr>
                <w:noProof/>
              </w:rPr>
              <w:drawing>
                <wp:inline distT="0" distB="0" distL="0" distR="0">
                  <wp:extent cx="6385560" cy="4953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556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ins>
          <w:bookmarkEnd w:id="6"/>
        </w:p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</w:p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</w:p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</w:p>
        <w:p w:rsidR="009B4099" w:rsidRDefault="00702466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sz w:val="16"/>
              <w:szCs w:val="16"/>
            </w:rPr>
            <w:tab/>
            <w:t xml:space="preserve"> </w:t>
          </w:r>
        </w:p>
      </w:tc>
    </w:tr>
    <w:tr w:rsidR="004C7269" w:rsidTr="008673B0">
      <w:trPr>
        <w:trHeight w:val="843"/>
      </w:trPr>
      <w:tc>
        <w:tcPr>
          <w:tcW w:w="10740" w:type="dxa"/>
        </w:tcPr>
        <w:p w:rsidR="004C7269" w:rsidRPr="003D2844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noProof/>
              <w:sz w:val="16"/>
              <w:szCs w:val="16"/>
            </w:rPr>
          </w:pP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NONY, Christine">
    <w15:presenceInfo w15:providerId="AD" w15:userId="S-1-5-21-1292428093-854245398-725345543-252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1B0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513A6"/>
    <w:rsid w:val="0017161A"/>
    <w:rsid w:val="0018365A"/>
    <w:rsid w:val="001935FF"/>
    <w:rsid w:val="00196AAD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62DDB"/>
    <w:rsid w:val="00276076"/>
    <w:rsid w:val="002A69F9"/>
    <w:rsid w:val="002B1C52"/>
    <w:rsid w:val="002B376F"/>
    <w:rsid w:val="002B6B45"/>
    <w:rsid w:val="002E72C0"/>
    <w:rsid w:val="0030738E"/>
    <w:rsid w:val="003204DA"/>
    <w:rsid w:val="003245C4"/>
    <w:rsid w:val="00360632"/>
    <w:rsid w:val="0037536A"/>
    <w:rsid w:val="003D2844"/>
    <w:rsid w:val="003E3CB9"/>
    <w:rsid w:val="003F6A12"/>
    <w:rsid w:val="004414A9"/>
    <w:rsid w:val="00452907"/>
    <w:rsid w:val="00465648"/>
    <w:rsid w:val="00470234"/>
    <w:rsid w:val="004A11E6"/>
    <w:rsid w:val="004C330D"/>
    <w:rsid w:val="004C7269"/>
    <w:rsid w:val="005053BF"/>
    <w:rsid w:val="00517231"/>
    <w:rsid w:val="005869D3"/>
    <w:rsid w:val="00587A72"/>
    <w:rsid w:val="00592946"/>
    <w:rsid w:val="0059608D"/>
    <w:rsid w:val="005977FE"/>
    <w:rsid w:val="005A0FA7"/>
    <w:rsid w:val="005A1D5B"/>
    <w:rsid w:val="005B1E3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B4099"/>
    <w:rsid w:val="009C2AB5"/>
    <w:rsid w:val="009D75D3"/>
    <w:rsid w:val="00A57805"/>
    <w:rsid w:val="00A7458B"/>
    <w:rsid w:val="00AA2A68"/>
    <w:rsid w:val="00AA64F6"/>
    <w:rsid w:val="00B2104D"/>
    <w:rsid w:val="00B253EA"/>
    <w:rsid w:val="00B35026"/>
    <w:rsid w:val="00B74C8D"/>
    <w:rsid w:val="00BC35DA"/>
    <w:rsid w:val="00BD259E"/>
    <w:rsid w:val="00BE0673"/>
    <w:rsid w:val="00BE35F3"/>
    <w:rsid w:val="00C123DE"/>
    <w:rsid w:val="00C325DD"/>
    <w:rsid w:val="00C56731"/>
    <w:rsid w:val="00C567BC"/>
    <w:rsid w:val="00C930CD"/>
    <w:rsid w:val="00CA5769"/>
    <w:rsid w:val="00CE422A"/>
    <w:rsid w:val="00D01B67"/>
    <w:rsid w:val="00D25EDC"/>
    <w:rsid w:val="00D2668F"/>
    <w:rsid w:val="00D413B6"/>
    <w:rsid w:val="00DB66C4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47C9"/>
    <w:rsid w:val="00F956F7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C7F30C1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2540A-0F2B-465A-9292-B44CD394B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DEVITE, Melanie</cp:lastModifiedBy>
  <cp:revision>12</cp:revision>
  <cp:lastPrinted>2016-01-25T10:32:00Z</cp:lastPrinted>
  <dcterms:created xsi:type="dcterms:W3CDTF">2019-04-17T15:38:00Z</dcterms:created>
  <dcterms:modified xsi:type="dcterms:W3CDTF">2026-01-26T11:26:00Z</dcterms:modified>
</cp:coreProperties>
</file>